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88" w:rsidRPr="008D4A27" w:rsidRDefault="00527F88" w:rsidP="00DD7C82">
      <w:pPr>
        <w:pStyle w:val="Header"/>
        <w:tabs>
          <w:tab w:val="clear" w:pos="4320"/>
          <w:tab w:val="clear" w:pos="8640"/>
        </w:tabs>
        <w:jc w:val="both"/>
      </w:pPr>
    </w:p>
    <w:p w:rsidR="00766C76" w:rsidRPr="008D4A27" w:rsidRDefault="00766C76" w:rsidP="00DD7C82">
      <w:pPr>
        <w:pStyle w:val="Header"/>
        <w:tabs>
          <w:tab w:val="clear" w:pos="4320"/>
          <w:tab w:val="clear" w:pos="8640"/>
        </w:tabs>
        <w:jc w:val="both"/>
      </w:pPr>
    </w:p>
    <w:p w:rsidR="00303E0A" w:rsidRPr="00461222" w:rsidRDefault="00527F88" w:rsidP="00303E0A">
      <w:pPr>
        <w:rPr>
          <w:lang w:val="en-US"/>
        </w:rPr>
      </w:pPr>
      <w:r w:rsidRPr="008D4A27">
        <w:rPr>
          <w:b/>
          <w:lang w:val="en-US"/>
        </w:rPr>
        <w:t>Title:</w:t>
      </w:r>
      <w:r w:rsidR="00303E0A">
        <w:rPr>
          <w:lang w:val="en-US"/>
        </w:rPr>
        <w:t xml:space="preserve"> </w:t>
      </w:r>
      <w:bookmarkStart w:id="0" w:name="_GoBack"/>
      <w:r w:rsidR="00D62C53" w:rsidRPr="00D62C53">
        <w:rPr>
          <w:lang w:val="en-US"/>
        </w:rPr>
        <w:t>L</w:t>
      </w:r>
      <w:r w:rsidR="00CF3713">
        <w:rPr>
          <w:lang w:val="en-US"/>
        </w:rPr>
        <w:t>/</w:t>
      </w:r>
      <w:r w:rsidR="00D62C53" w:rsidRPr="00D62C53">
        <w:rPr>
          <w:lang w:val="en-US"/>
        </w:rPr>
        <w:t>HIRF Terminology</w:t>
      </w:r>
      <w:r w:rsidR="00D62C53">
        <w:rPr>
          <w:lang w:val="en-US"/>
        </w:rPr>
        <w:t xml:space="preserve"> </w:t>
      </w:r>
      <w:bookmarkEnd w:id="0"/>
    </w:p>
    <w:p w:rsidR="004C3942" w:rsidRDefault="004C3942" w:rsidP="00303E0A">
      <w:pPr>
        <w:rPr>
          <w:lang w:val="en-US"/>
        </w:rPr>
      </w:pPr>
    </w:p>
    <w:p w:rsidR="00766C76" w:rsidRPr="00303E0A" w:rsidRDefault="00766C76" w:rsidP="00DD7C82">
      <w:pPr>
        <w:tabs>
          <w:tab w:val="left" w:pos="1701"/>
        </w:tabs>
        <w:ind w:left="1701" w:hanging="1701"/>
        <w:jc w:val="both"/>
      </w:pPr>
    </w:p>
    <w:p w:rsidR="00527F88" w:rsidRPr="00721EE9" w:rsidRDefault="00527F88" w:rsidP="00DD7C82">
      <w:pPr>
        <w:tabs>
          <w:tab w:val="left" w:pos="1701"/>
        </w:tabs>
        <w:ind w:left="1701" w:hanging="1701"/>
        <w:jc w:val="both"/>
      </w:pPr>
    </w:p>
    <w:p w:rsidR="00CB2530" w:rsidRDefault="00527F88" w:rsidP="00461222">
      <w:pPr>
        <w:tabs>
          <w:tab w:val="left" w:pos="1701"/>
        </w:tabs>
        <w:ind w:left="1701" w:hanging="1701"/>
        <w:jc w:val="both"/>
        <w:rPr>
          <w:b/>
          <w:lang w:val="en-US"/>
        </w:rPr>
      </w:pPr>
      <w:r w:rsidRPr="008D4A27">
        <w:rPr>
          <w:b/>
          <w:lang w:val="en-US"/>
        </w:rPr>
        <w:t xml:space="preserve">Submitter: </w:t>
      </w:r>
      <w:r w:rsidR="00D62C53">
        <w:rPr>
          <w:b/>
          <w:lang w:val="en-US"/>
        </w:rPr>
        <w:t>E</w:t>
      </w:r>
      <w:r w:rsidR="007D0EB3">
        <w:rPr>
          <w:b/>
          <w:lang w:val="en-US"/>
        </w:rPr>
        <w:t>mbraer</w:t>
      </w:r>
      <w:r w:rsidR="00C20B24">
        <w:rPr>
          <w:b/>
          <w:lang w:val="en-US"/>
        </w:rPr>
        <w:t xml:space="preserve"> (LHWG accepted)</w:t>
      </w:r>
    </w:p>
    <w:p w:rsidR="00461222" w:rsidRDefault="00461222" w:rsidP="00461222">
      <w:pPr>
        <w:tabs>
          <w:tab w:val="left" w:pos="1701"/>
        </w:tabs>
        <w:ind w:left="1701" w:hanging="1701"/>
        <w:jc w:val="both"/>
        <w:rPr>
          <w:b/>
          <w:lang w:val="en-US"/>
        </w:rPr>
      </w:pPr>
    </w:p>
    <w:p w:rsidR="00461222" w:rsidRPr="008D4A27" w:rsidRDefault="00461222" w:rsidP="00461222">
      <w:pPr>
        <w:tabs>
          <w:tab w:val="left" w:pos="1701"/>
        </w:tabs>
        <w:ind w:left="1701" w:hanging="1701"/>
        <w:jc w:val="both"/>
        <w:rPr>
          <w:lang w:val="en-US"/>
        </w:rPr>
      </w:pPr>
    </w:p>
    <w:p w:rsidR="008D4A27" w:rsidRPr="00D62C53" w:rsidRDefault="00527F88" w:rsidP="007D0EB3">
      <w:pPr>
        <w:tabs>
          <w:tab w:val="left" w:pos="4536"/>
          <w:tab w:val="left" w:pos="4678"/>
        </w:tabs>
        <w:jc w:val="both"/>
        <w:rPr>
          <w:i/>
          <w:szCs w:val="24"/>
        </w:rPr>
      </w:pPr>
      <w:r w:rsidRPr="008D4A27">
        <w:rPr>
          <w:b/>
        </w:rPr>
        <w:t xml:space="preserve">Issue: </w:t>
      </w:r>
      <w:r w:rsidR="00D62C53" w:rsidRPr="00D62C53">
        <w:t xml:space="preserve">Use of term </w:t>
      </w:r>
      <w:r w:rsidR="006A3649">
        <w:t>“</w:t>
      </w:r>
      <w:r w:rsidR="00D62C53" w:rsidRPr="00D62C53">
        <w:t>L</w:t>
      </w:r>
      <w:r w:rsidR="00D62C53">
        <w:t>/</w:t>
      </w:r>
      <w:r w:rsidR="00D62C53" w:rsidRPr="00D62C53">
        <w:t>HIRF Protection System</w:t>
      </w:r>
      <w:r w:rsidR="006A3649">
        <w:t>”</w:t>
      </w:r>
      <w:r w:rsidR="00D62C53" w:rsidRPr="00D62C53">
        <w:t xml:space="preserve"> in new MSG-3 L</w:t>
      </w:r>
      <w:r w:rsidR="00103B41">
        <w:t>/</w:t>
      </w:r>
      <w:r w:rsidR="00747EFE">
        <w:t>HIRF logic</w:t>
      </w:r>
      <w:r w:rsidR="00D62C53" w:rsidRPr="00D62C53">
        <w:t xml:space="preserve"> need</w:t>
      </w:r>
      <w:r w:rsidR="00C20B24">
        <w:t>s</w:t>
      </w:r>
      <w:r w:rsidR="00D62C53" w:rsidRPr="00D62C53">
        <w:t xml:space="preserve"> to be deleted since it is no longer referred to in the MSG-3 Rev 2013.1</w:t>
      </w:r>
      <w:r w:rsidRPr="00D62C53">
        <w:t xml:space="preserve"> </w:t>
      </w:r>
      <w:r w:rsidR="006979FE">
        <w:t>.</w:t>
      </w:r>
    </w:p>
    <w:p w:rsidR="00CB2530" w:rsidRDefault="00CB2530" w:rsidP="00DD7C82">
      <w:pPr>
        <w:spacing w:after="240"/>
        <w:jc w:val="both"/>
        <w:rPr>
          <w:color w:val="3366FF"/>
        </w:rPr>
      </w:pPr>
    </w:p>
    <w:p w:rsidR="006A3649" w:rsidRDefault="006A3649" w:rsidP="00DD7C82">
      <w:pPr>
        <w:spacing w:after="240"/>
        <w:jc w:val="both"/>
        <w:rPr>
          <w:color w:val="3366FF"/>
        </w:rPr>
      </w:pPr>
    </w:p>
    <w:p w:rsidR="008D4A27" w:rsidRPr="00D62C53" w:rsidRDefault="00527F88" w:rsidP="00DD7C82">
      <w:pPr>
        <w:jc w:val="both"/>
        <w:rPr>
          <w:color w:val="0000FF"/>
          <w:szCs w:val="24"/>
        </w:rPr>
      </w:pPr>
      <w:r>
        <w:rPr>
          <w:b/>
        </w:rPr>
        <w:t>Problem:</w:t>
      </w:r>
      <w:r w:rsidR="007374D2" w:rsidRPr="007374D2">
        <w:rPr>
          <w:color w:val="0000FF"/>
          <w:szCs w:val="24"/>
        </w:rPr>
        <w:t xml:space="preserve"> </w:t>
      </w:r>
      <w:r w:rsidR="00D62C53" w:rsidRPr="00D62C53">
        <w:rPr>
          <w:szCs w:val="24"/>
        </w:rPr>
        <w:t>New logic does not refer to L</w:t>
      </w:r>
      <w:r w:rsidR="00D62C53">
        <w:rPr>
          <w:szCs w:val="24"/>
        </w:rPr>
        <w:t>/</w:t>
      </w:r>
      <w:r w:rsidR="00D62C53" w:rsidRPr="00D62C53">
        <w:rPr>
          <w:szCs w:val="24"/>
        </w:rPr>
        <w:t>HIRF protection systems.  Definition of L</w:t>
      </w:r>
      <w:r w:rsidR="00D62C53">
        <w:rPr>
          <w:szCs w:val="24"/>
        </w:rPr>
        <w:t>/</w:t>
      </w:r>
      <w:r w:rsidR="00103B41">
        <w:rPr>
          <w:szCs w:val="24"/>
        </w:rPr>
        <w:t>HIRF P</w:t>
      </w:r>
      <w:r w:rsidR="00D62C53" w:rsidRPr="00D62C53">
        <w:rPr>
          <w:szCs w:val="24"/>
        </w:rPr>
        <w:t>rotect</w:t>
      </w:r>
      <w:r w:rsidR="006979FE">
        <w:rPr>
          <w:szCs w:val="24"/>
        </w:rPr>
        <w:t>ion System is</w:t>
      </w:r>
      <w:r w:rsidR="00103B41">
        <w:rPr>
          <w:szCs w:val="24"/>
        </w:rPr>
        <w:t xml:space="preserve"> </w:t>
      </w:r>
      <w:r w:rsidR="006A3649">
        <w:rPr>
          <w:szCs w:val="24"/>
        </w:rPr>
        <w:t xml:space="preserve">listed in the </w:t>
      </w:r>
      <w:r w:rsidR="006A3649" w:rsidRPr="006A3649">
        <w:rPr>
          <w:szCs w:val="24"/>
        </w:rPr>
        <w:t>Appendix A. Glossary</w:t>
      </w:r>
      <w:r w:rsidR="00AA7AF5">
        <w:rPr>
          <w:szCs w:val="24"/>
        </w:rPr>
        <w:t xml:space="preserve"> and is not </w:t>
      </w:r>
      <w:r w:rsidR="00103B41">
        <w:rPr>
          <w:szCs w:val="24"/>
        </w:rPr>
        <w:t xml:space="preserve">required since it is no longer referred to in the </w:t>
      </w:r>
      <w:r w:rsidR="006979FE">
        <w:rPr>
          <w:szCs w:val="24"/>
        </w:rPr>
        <w:t xml:space="preserve">L/HIRF Analysis Procedure section - </w:t>
      </w:r>
      <w:r w:rsidR="00103B41">
        <w:rPr>
          <w:szCs w:val="24"/>
        </w:rPr>
        <w:t>MSG-3 Rev. 2013.1</w:t>
      </w:r>
      <w:r w:rsidR="006979FE">
        <w:rPr>
          <w:szCs w:val="24"/>
        </w:rPr>
        <w:t>.</w:t>
      </w:r>
    </w:p>
    <w:p w:rsidR="004C3942" w:rsidRDefault="004C3942" w:rsidP="004C3942">
      <w:pPr>
        <w:jc w:val="center"/>
        <w:rPr>
          <w:color w:val="0000FF"/>
          <w:szCs w:val="24"/>
        </w:rPr>
      </w:pPr>
    </w:p>
    <w:p w:rsidR="00766C76" w:rsidRDefault="00766C76" w:rsidP="00DD7C82">
      <w:pPr>
        <w:jc w:val="both"/>
        <w:rPr>
          <w:color w:val="0000FF"/>
          <w:szCs w:val="24"/>
        </w:rPr>
      </w:pPr>
    </w:p>
    <w:p w:rsidR="00D82E9B" w:rsidRDefault="00D82E9B" w:rsidP="00DD7C82">
      <w:pPr>
        <w:jc w:val="both"/>
        <w:rPr>
          <w:szCs w:val="24"/>
        </w:rPr>
      </w:pPr>
    </w:p>
    <w:p w:rsidR="00834564" w:rsidRDefault="00834564" w:rsidP="00DD7C82">
      <w:pPr>
        <w:jc w:val="both"/>
        <w:rPr>
          <w:szCs w:val="24"/>
        </w:rPr>
      </w:pPr>
    </w:p>
    <w:p w:rsidR="00DD7C82" w:rsidRDefault="00DD7C82" w:rsidP="00DD7C82">
      <w:pPr>
        <w:tabs>
          <w:tab w:val="left" w:pos="0"/>
        </w:tabs>
        <w:jc w:val="both"/>
        <w:rPr>
          <w:b/>
        </w:rPr>
      </w:pPr>
    </w:p>
    <w:p w:rsidR="00527F88" w:rsidRDefault="00527F88" w:rsidP="00DD7C82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Recommendation (including Implementation): </w:t>
      </w:r>
    </w:p>
    <w:p w:rsidR="007D0EB3" w:rsidRDefault="007D0EB3" w:rsidP="00DD7C82">
      <w:pPr>
        <w:tabs>
          <w:tab w:val="left" w:pos="0"/>
        </w:tabs>
        <w:jc w:val="both"/>
        <w:rPr>
          <w:b/>
        </w:rPr>
      </w:pPr>
    </w:p>
    <w:p w:rsidR="006A3649" w:rsidRPr="00A13539" w:rsidRDefault="006A3649" w:rsidP="006A3649">
      <w:pPr>
        <w:autoSpaceDE w:val="0"/>
        <w:autoSpaceDN w:val="0"/>
        <w:adjustRightInd w:val="0"/>
        <w:rPr>
          <w:i/>
          <w:szCs w:val="24"/>
          <w:lang w:val="en-US"/>
        </w:rPr>
      </w:pPr>
      <w:r w:rsidRPr="006A3649">
        <w:t xml:space="preserve">To delete the term “L/HIRF Protection System” from the </w:t>
      </w:r>
      <w:r w:rsidRPr="006A3649">
        <w:rPr>
          <w:szCs w:val="24"/>
        </w:rPr>
        <w:t>Appendix A. Glossary</w:t>
      </w:r>
      <w:r w:rsidR="007D0EB3">
        <w:rPr>
          <w:szCs w:val="24"/>
        </w:rPr>
        <w:t xml:space="preserve"> </w:t>
      </w:r>
      <w:r w:rsidR="007D0EB3" w:rsidRPr="00A13539">
        <w:rPr>
          <w:i/>
          <w:szCs w:val="24"/>
        </w:rPr>
        <w:t xml:space="preserve">(page 82 - </w:t>
      </w:r>
      <w:r w:rsidR="007D0EB3" w:rsidRPr="00A13539">
        <w:rPr>
          <w:i/>
        </w:rPr>
        <w:t>ATA MSG-3 Volume 1)</w:t>
      </w:r>
    </w:p>
    <w:p w:rsidR="006A3649" w:rsidRDefault="006A3649" w:rsidP="00DD7C82">
      <w:pPr>
        <w:tabs>
          <w:tab w:val="left" w:pos="0"/>
        </w:tabs>
        <w:jc w:val="both"/>
      </w:pPr>
    </w:p>
    <w:p w:rsidR="00527F88" w:rsidRDefault="00527F88" w:rsidP="00DD7C82">
      <w:pPr>
        <w:tabs>
          <w:tab w:val="left" w:pos="1701"/>
        </w:tabs>
        <w:ind w:left="1701" w:hanging="1701"/>
        <w:jc w:val="both"/>
        <w:rPr>
          <w:b/>
        </w:rPr>
      </w:pPr>
    </w:p>
    <w:p w:rsidR="006A3649" w:rsidRPr="006A3649" w:rsidRDefault="006A3649" w:rsidP="006A3649">
      <w:pPr>
        <w:autoSpaceDE w:val="0"/>
        <w:autoSpaceDN w:val="0"/>
        <w:adjustRightInd w:val="0"/>
      </w:pP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r w:rsidRPr="007D0EB3">
        <w:rPr>
          <w:szCs w:val="24"/>
        </w:rPr>
        <w:t>L/HIRF Protection Components                          Any self-contained part, combination of</w:t>
      </w: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r w:rsidRPr="007D0EB3">
        <w:rPr>
          <w:szCs w:val="24"/>
        </w:rPr>
        <w:t xml:space="preserve">                                                                              parts, subassemblies, units, or structures</w:t>
      </w: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r w:rsidRPr="007D0EB3">
        <w:rPr>
          <w:szCs w:val="24"/>
        </w:rPr>
        <w:t xml:space="preserve">                                                                             </w:t>
      </w:r>
      <w:r w:rsidR="007D0EB3" w:rsidRPr="007D0EB3">
        <w:rPr>
          <w:szCs w:val="24"/>
        </w:rPr>
        <w:t xml:space="preserve"> </w:t>
      </w:r>
      <w:r w:rsidRPr="007D0EB3">
        <w:rPr>
          <w:szCs w:val="24"/>
        </w:rPr>
        <w:t>that perform a distinctive function necessary</w:t>
      </w: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r w:rsidRPr="007D0EB3">
        <w:rPr>
          <w:szCs w:val="24"/>
        </w:rPr>
        <w:t xml:space="preserve">                                                                            </w:t>
      </w:r>
      <w:r w:rsidR="007D0EB3" w:rsidRPr="007D0EB3">
        <w:rPr>
          <w:szCs w:val="24"/>
        </w:rPr>
        <w:t xml:space="preserve"> </w:t>
      </w:r>
      <w:r w:rsidRPr="007D0EB3">
        <w:rPr>
          <w:szCs w:val="24"/>
        </w:rPr>
        <w:t xml:space="preserve"> to provide L/HIRF protection.</w:t>
      </w: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del w:id="1" w:author="emsouza" w:date="2013-10-11T09:40:00Z">
        <w:r w:rsidRPr="007D0EB3" w:rsidDel="00977D29">
          <w:rPr>
            <w:szCs w:val="24"/>
          </w:rPr>
          <w:delText>L/HIRF Protection Systems</w:delText>
        </w:r>
      </w:del>
      <w:r w:rsidRPr="007D0EB3">
        <w:rPr>
          <w:szCs w:val="24"/>
        </w:rPr>
        <w:t xml:space="preserve">                               </w:t>
      </w:r>
      <w:r w:rsidR="007D0EB3" w:rsidRPr="007D0EB3">
        <w:rPr>
          <w:szCs w:val="24"/>
        </w:rPr>
        <w:t xml:space="preserve"> </w:t>
      </w:r>
      <w:r w:rsidR="007D0EB3">
        <w:rPr>
          <w:szCs w:val="24"/>
        </w:rPr>
        <w:t xml:space="preserve">  </w:t>
      </w:r>
      <w:del w:id="2" w:author="emsouza" w:date="2013-10-11T09:40:00Z">
        <w:r w:rsidRPr="007D0EB3" w:rsidDel="00977D29">
          <w:rPr>
            <w:szCs w:val="24"/>
          </w:rPr>
          <w:delText>Systems comprised of components that</w:delText>
        </w:r>
      </w:del>
    </w:p>
    <w:p w:rsidR="006A3649" w:rsidRPr="007D0EB3" w:rsidRDefault="006A3649" w:rsidP="006A3649">
      <w:pPr>
        <w:autoSpaceDE w:val="0"/>
        <w:autoSpaceDN w:val="0"/>
        <w:adjustRightInd w:val="0"/>
        <w:rPr>
          <w:szCs w:val="24"/>
        </w:rPr>
      </w:pPr>
      <w:r w:rsidRPr="007D0EB3">
        <w:rPr>
          <w:szCs w:val="24"/>
        </w:rPr>
        <w:t xml:space="preserve">                                                                            </w:t>
      </w:r>
      <w:r w:rsidR="007D0EB3">
        <w:rPr>
          <w:szCs w:val="24"/>
        </w:rPr>
        <w:t xml:space="preserve"> </w:t>
      </w:r>
      <w:r w:rsidRPr="007D0EB3">
        <w:rPr>
          <w:szCs w:val="24"/>
        </w:rPr>
        <w:t xml:space="preserve"> </w:t>
      </w:r>
      <w:del w:id="3" w:author="emsouza" w:date="2013-10-11T09:40:00Z">
        <w:r w:rsidR="007D0EB3" w:rsidRPr="007D0EB3" w:rsidDel="00977D29">
          <w:rPr>
            <w:szCs w:val="24"/>
          </w:rPr>
          <w:delText>a</w:delText>
        </w:r>
        <w:r w:rsidRPr="007D0EB3" w:rsidDel="00977D29">
          <w:rPr>
            <w:szCs w:val="24"/>
          </w:rPr>
          <w:delText>void, eliminate, or reduce the</w:delText>
        </w:r>
      </w:del>
    </w:p>
    <w:p w:rsidR="000F0B8C" w:rsidRPr="007D0EB3" w:rsidRDefault="006A3649" w:rsidP="006A3649">
      <w:pPr>
        <w:tabs>
          <w:tab w:val="left" w:pos="709"/>
        </w:tabs>
        <w:ind w:left="709" w:hanging="709"/>
        <w:jc w:val="both"/>
        <w:rPr>
          <w:szCs w:val="24"/>
        </w:rPr>
      </w:pPr>
      <w:r w:rsidRPr="007D0EB3">
        <w:rPr>
          <w:szCs w:val="24"/>
        </w:rPr>
        <w:t xml:space="preserve">                                                                            </w:t>
      </w:r>
      <w:r w:rsidR="007D0EB3">
        <w:rPr>
          <w:szCs w:val="24"/>
        </w:rPr>
        <w:t xml:space="preserve"> </w:t>
      </w:r>
      <w:r w:rsidRPr="007D0EB3">
        <w:rPr>
          <w:szCs w:val="24"/>
        </w:rPr>
        <w:t xml:space="preserve"> </w:t>
      </w:r>
      <w:del w:id="4" w:author="emsouza" w:date="2013-10-11T09:40:00Z">
        <w:r w:rsidRPr="007D0EB3" w:rsidDel="00977D29">
          <w:rPr>
            <w:szCs w:val="24"/>
          </w:rPr>
          <w:delText>consequences of an L/HIRF event</w:delText>
        </w:r>
      </w:del>
      <w:r w:rsidRPr="007D0EB3">
        <w:rPr>
          <w:szCs w:val="24"/>
        </w:rPr>
        <w:t>.</w:t>
      </w:r>
    </w:p>
    <w:p w:rsidR="000F0B8C" w:rsidRPr="007D0EB3" w:rsidRDefault="000F0B8C" w:rsidP="00DD7C82">
      <w:pPr>
        <w:tabs>
          <w:tab w:val="left" w:pos="1701"/>
        </w:tabs>
        <w:ind w:left="1701" w:hanging="1701"/>
        <w:jc w:val="both"/>
        <w:rPr>
          <w:szCs w:val="24"/>
        </w:rPr>
      </w:pPr>
    </w:p>
    <w:p w:rsidR="00527F88" w:rsidRPr="00FD7B24" w:rsidRDefault="000F0B8C" w:rsidP="00DD7C82">
      <w:pPr>
        <w:jc w:val="both"/>
        <w:rPr>
          <w:szCs w:val="24"/>
        </w:rPr>
      </w:pPr>
      <w:r>
        <w:rPr>
          <w:szCs w:val="24"/>
        </w:rPr>
        <w:br w:type="page"/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IMRBPB Position: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Date: 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Position:.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  <w:r>
        <w:rPr>
          <w:b/>
        </w:rPr>
        <w:t>Status of Issue Paper (when closed state the closure date):</w:t>
      </w: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  <w:r>
        <w:rPr>
          <w:b/>
        </w:rPr>
        <w:t>Recommendation for implementation:</w:t>
      </w: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</w:pPr>
      <w:r>
        <w:rPr>
          <w:b/>
        </w:rPr>
        <w:t xml:space="preserve">Important Note:  </w:t>
      </w:r>
      <w:r>
        <w:t>The IMRBPB positions are not policy.  Positions become policy only when the policy is issued formally by the appropriate National Aviation Authority.</w:t>
      </w:r>
    </w:p>
    <w:p w:rsidR="00527F88" w:rsidRDefault="00527F88" w:rsidP="00DD7C82">
      <w:pPr>
        <w:ind w:left="720" w:hanging="720"/>
        <w:jc w:val="both"/>
        <w:rPr>
          <w:lang w:val="en-US"/>
        </w:rPr>
      </w:pPr>
    </w:p>
    <w:p w:rsidR="00527F88" w:rsidRDefault="00527F88" w:rsidP="00DD7C82">
      <w:pPr>
        <w:tabs>
          <w:tab w:val="left" w:pos="810"/>
          <w:tab w:val="left" w:pos="1620"/>
        </w:tabs>
        <w:ind w:left="2160" w:hanging="2160"/>
        <w:jc w:val="both"/>
        <w:rPr>
          <w:lang w:val="en-US"/>
        </w:rPr>
      </w:pPr>
    </w:p>
    <w:p w:rsidR="00527F88" w:rsidRDefault="00527F88" w:rsidP="00DD7C82">
      <w:pPr>
        <w:tabs>
          <w:tab w:val="left" w:pos="810"/>
        </w:tabs>
        <w:ind w:left="2160" w:hanging="2160"/>
        <w:jc w:val="both"/>
        <w:rPr>
          <w:lang w:val="en-US"/>
        </w:rPr>
      </w:pPr>
      <w:r>
        <w:rPr>
          <w:b/>
          <w:lang w:val="en-US"/>
        </w:rPr>
        <w:tab/>
      </w:r>
    </w:p>
    <w:sectPr w:rsidR="00527F88">
      <w:headerReference w:type="default" r:id="rId8"/>
      <w:footerReference w:type="default" r:id="rId9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4C2" w:rsidRDefault="002074C2">
      <w:r>
        <w:separator/>
      </w:r>
    </w:p>
  </w:endnote>
  <w:endnote w:type="continuationSeparator" w:id="0">
    <w:p w:rsidR="002074C2" w:rsidRDefault="0020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9" w:rsidRDefault="004B6D19" w:rsidP="00573E70">
    <w:pPr>
      <w:pStyle w:val="Footer"/>
      <w:jc w:val="right"/>
      <w:rPr>
        <w:lang w:val="fr-BE"/>
      </w:rPr>
    </w:pPr>
    <w:r>
      <w:rPr>
        <w:lang w:val="fr-BE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779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4779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4C2" w:rsidRDefault="002074C2">
      <w:r>
        <w:separator/>
      </w:r>
    </w:p>
  </w:footnote>
  <w:footnote w:type="continuationSeparator" w:id="0">
    <w:p w:rsidR="002074C2" w:rsidRDefault="0020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9" w:rsidRDefault="004B6D19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4B6D19" w:rsidRDefault="004B6D19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:rsidR="004B6D19" w:rsidRDefault="00B47798">
    <w:pPr>
      <w:pStyle w:val="Header"/>
      <w:rPr>
        <w:b/>
        <w:i/>
        <w:sz w:val="20"/>
      </w:rPr>
    </w:pPr>
    <w:r>
      <w:rPr>
        <w:b/>
        <w:i/>
        <w:sz w:val="20"/>
      </w:rPr>
      <w:t>Initial Date</w:t>
    </w:r>
    <w:r w:rsidR="004B6D19">
      <w:rPr>
        <w:b/>
        <w:i/>
        <w:sz w:val="20"/>
      </w:rPr>
      <w:t>:</w:t>
    </w:r>
    <w:r>
      <w:rPr>
        <w:b/>
        <w:i/>
        <w:sz w:val="20"/>
      </w:rPr>
      <w:t xml:space="preserve"> 18 FEB 2014</w:t>
    </w:r>
  </w:p>
  <w:p w:rsidR="004B6D19" w:rsidRDefault="00B47798">
    <w:pPr>
      <w:pStyle w:val="Header"/>
      <w:rPr>
        <w:b/>
        <w:i/>
        <w:sz w:val="20"/>
      </w:rPr>
    </w:pPr>
    <w:r>
      <w:rPr>
        <w:b/>
        <w:i/>
        <w:sz w:val="20"/>
      </w:rPr>
      <w:t>IP Number: CIP IND-</w:t>
    </w:r>
    <w:r w:rsidR="004B6D19">
      <w:rPr>
        <w:b/>
        <w:i/>
        <w:sz w:val="20"/>
      </w:rPr>
      <w:t>201</w:t>
    </w:r>
    <w:r>
      <w:rPr>
        <w:b/>
        <w:i/>
        <w:sz w:val="20"/>
      </w:rPr>
      <w:t>4-01</w:t>
    </w:r>
  </w:p>
  <w:p w:rsidR="004B6D19" w:rsidRDefault="00B47798">
    <w:pPr>
      <w:pStyle w:val="Header"/>
      <w:rPr>
        <w:b/>
        <w:i/>
        <w:sz w:val="20"/>
      </w:rPr>
    </w:pPr>
    <w:r>
      <w:rPr>
        <w:b/>
        <w:i/>
        <w:sz w:val="20"/>
      </w:rPr>
      <w:t>Revision / Date</w:t>
    </w:r>
    <w:r w:rsidR="004B6D19">
      <w:rPr>
        <w:b/>
        <w:i/>
        <w:sz w:val="20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5D17"/>
    <w:multiLevelType w:val="hybridMultilevel"/>
    <w:tmpl w:val="2B548D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38332C"/>
    <w:multiLevelType w:val="hybridMultilevel"/>
    <w:tmpl w:val="49908290"/>
    <w:lvl w:ilvl="0" w:tplc="EF82D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27A21"/>
    <w:multiLevelType w:val="hybridMultilevel"/>
    <w:tmpl w:val="B6824F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70"/>
    <w:rsid w:val="000C755B"/>
    <w:rsid w:val="000F0B8C"/>
    <w:rsid w:val="00103B41"/>
    <w:rsid w:val="001150D0"/>
    <w:rsid w:val="00137ED8"/>
    <w:rsid w:val="001C5B8C"/>
    <w:rsid w:val="001E5682"/>
    <w:rsid w:val="002074C2"/>
    <w:rsid w:val="00272B45"/>
    <w:rsid w:val="002A07B5"/>
    <w:rsid w:val="002D3DCD"/>
    <w:rsid w:val="00303E0A"/>
    <w:rsid w:val="00336CF1"/>
    <w:rsid w:val="003B0896"/>
    <w:rsid w:val="003B6308"/>
    <w:rsid w:val="003F0AED"/>
    <w:rsid w:val="00447553"/>
    <w:rsid w:val="00461222"/>
    <w:rsid w:val="00466B1E"/>
    <w:rsid w:val="00473457"/>
    <w:rsid w:val="0047485C"/>
    <w:rsid w:val="00475EB9"/>
    <w:rsid w:val="00476155"/>
    <w:rsid w:val="00485B5E"/>
    <w:rsid w:val="004A631E"/>
    <w:rsid w:val="004B6D19"/>
    <w:rsid w:val="004C0939"/>
    <w:rsid w:val="004C3942"/>
    <w:rsid w:val="004C45D4"/>
    <w:rsid w:val="00527F88"/>
    <w:rsid w:val="00531DF0"/>
    <w:rsid w:val="00536168"/>
    <w:rsid w:val="0053680D"/>
    <w:rsid w:val="00544643"/>
    <w:rsid w:val="00560CC9"/>
    <w:rsid w:val="00573E70"/>
    <w:rsid w:val="005B078D"/>
    <w:rsid w:val="00687712"/>
    <w:rsid w:val="006979FE"/>
    <w:rsid w:val="006A3649"/>
    <w:rsid w:val="006A75FD"/>
    <w:rsid w:val="006B28E1"/>
    <w:rsid w:val="006B4D83"/>
    <w:rsid w:val="00721EE9"/>
    <w:rsid w:val="007374D2"/>
    <w:rsid w:val="00747EFE"/>
    <w:rsid w:val="00766C76"/>
    <w:rsid w:val="007A655F"/>
    <w:rsid w:val="007D0EB3"/>
    <w:rsid w:val="00822DDE"/>
    <w:rsid w:val="00834564"/>
    <w:rsid w:val="00853451"/>
    <w:rsid w:val="00874269"/>
    <w:rsid w:val="00892D6D"/>
    <w:rsid w:val="008A7F0B"/>
    <w:rsid w:val="008C4342"/>
    <w:rsid w:val="008D4A27"/>
    <w:rsid w:val="00906D8A"/>
    <w:rsid w:val="009214F5"/>
    <w:rsid w:val="00977D29"/>
    <w:rsid w:val="00990C1D"/>
    <w:rsid w:val="009951A5"/>
    <w:rsid w:val="009A4E00"/>
    <w:rsid w:val="009B3168"/>
    <w:rsid w:val="009B3675"/>
    <w:rsid w:val="009C28AE"/>
    <w:rsid w:val="009D11B1"/>
    <w:rsid w:val="009E6254"/>
    <w:rsid w:val="00A13539"/>
    <w:rsid w:val="00A77114"/>
    <w:rsid w:val="00A95857"/>
    <w:rsid w:val="00AA7AF5"/>
    <w:rsid w:val="00AB1AEB"/>
    <w:rsid w:val="00B17CD0"/>
    <w:rsid w:val="00B30156"/>
    <w:rsid w:val="00B47798"/>
    <w:rsid w:val="00B505EA"/>
    <w:rsid w:val="00B53145"/>
    <w:rsid w:val="00B64333"/>
    <w:rsid w:val="00C20B24"/>
    <w:rsid w:val="00CB2530"/>
    <w:rsid w:val="00CF3713"/>
    <w:rsid w:val="00CF7CB9"/>
    <w:rsid w:val="00D10216"/>
    <w:rsid w:val="00D62C53"/>
    <w:rsid w:val="00D82E9B"/>
    <w:rsid w:val="00DB29BF"/>
    <w:rsid w:val="00DB65BF"/>
    <w:rsid w:val="00DD7C82"/>
    <w:rsid w:val="00E32965"/>
    <w:rsid w:val="00E44203"/>
    <w:rsid w:val="00E82370"/>
    <w:rsid w:val="00E832A4"/>
    <w:rsid w:val="00EA3032"/>
    <w:rsid w:val="00EE1974"/>
    <w:rsid w:val="00EE61A2"/>
    <w:rsid w:val="00EF731C"/>
    <w:rsid w:val="00EF7919"/>
    <w:rsid w:val="00F02C5C"/>
    <w:rsid w:val="00F37C28"/>
    <w:rsid w:val="00F53B55"/>
    <w:rsid w:val="00F643B6"/>
    <w:rsid w:val="00FD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character" w:styleId="PageNumber">
    <w:name w:val="page number"/>
    <w:basedOn w:val="DefaultParagraphFont"/>
    <w:rsid w:val="00573E70"/>
  </w:style>
  <w:style w:type="paragraph" w:styleId="Revision">
    <w:name w:val="Revision"/>
    <w:hidden/>
    <w:uiPriority w:val="99"/>
    <w:semiHidden/>
    <w:rsid w:val="00B17CD0"/>
    <w:rPr>
      <w:sz w:val="24"/>
      <w:lang w:val="en-GB"/>
    </w:rPr>
  </w:style>
  <w:style w:type="paragraph" w:styleId="BalloonText">
    <w:name w:val="Balloon Text"/>
    <w:basedOn w:val="Normal"/>
    <w:link w:val="BalloonTextChar"/>
    <w:rsid w:val="00B17CD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17CD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character" w:styleId="PageNumber">
    <w:name w:val="page number"/>
    <w:basedOn w:val="DefaultParagraphFont"/>
    <w:rsid w:val="00573E70"/>
  </w:style>
  <w:style w:type="paragraph" w:styleId="Revision">
    <w:name w:val="Revision"/>
    <w:hidden/>
    <w:uiPriority w:val="99"/>
    <w:semiHidden/>
    <w:rsid w:val="00B17CD0"/>
    <w:rPr>
      <w:sz w:val="24"/>
      <w:lang w:val="en-GB"/>
    </w:rPr>
  </w:style>
  <w:style w:type="paragraph" w:styleId="BalloonText">
    <w:name w:val="Balloon Text"/>
    <w:basedOn w:val="Normal"/>
    <w:link w:val="BalloonTextChar"/>
    <w:rsid w:val="00B17CD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17CD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1469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MTBR process recognized on ATA MSG-3</vt:lpstr>
    </vt:vector>
  </TitlesOfParts>
  <Company>Embraer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MTBR process recognized on ATA MSG-3</dc:title>
  <dc:creator>Elisabeth Marina</dc:creator>
  <cp:lastModifiedBy>Conn, Paul</cp:lastModifiedBy>
  <cp:revision>2</cp:revision>
  <cp:lastPrinted>2010-01-21T13:59:00Z</cp:lastPrinted>
  <dcterms:created xsi:type="dcterms:W3CDTF">2014-02-18T19:40:00Z</dcterms:created>
  <dcterms:modified xsi:type="dcterms:W3CDTF">2014-02-18T19:40:00Z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 Industry Member Appropriate">
    <vt:lpwstr>0</vt:lpwstr>
  </property>
  <property fmtid="{D5CDD505-2E9C-101B-9397-08002B2CF9AE}" pid="3" name="IndustryMemberTopicArea">
    <vt:lpwstr/>
  </property>
  <property fmtid="{D5CDD505-2E9C-101B-9397-08002B2CF9AE}" pid="4" name="ContentType">
    <vt:lpwstr>Document</vt:lpwstr>
  </property>
  <property fmtid="{D5CDD505-2E9C-101B-9397-08002B2CF9AE}" pid="5" name="Status">
    <vt:lpwstr>Open</vt:lpwstr>
  </property>
</Properties>
</file>